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45E5B" w14:textId="77777777" w:rsidR="00AB3915" w:rsidRPr="006240A8" w:rsidRDefault="00790399" w:rsidP="00AB3915">
      <w:pPr>
        <w:jc w:val="center"/>
        <w:rPr>
          <w:sz w:val="32"/>
          <w:szCs w:val="32"/>
        </w:rPr>
      </w:pPr>
      <w:r>
        <w:rPr>
          <w:b/>
          <w:noProof/>
          <w:sz w:val="32"/>
          <w:szCs w:val="32"/>
        </w:rPr>
        <mc:AlternateContent>
          <mc:Choice Requires="wps">
            <w:drawing>
              <wp:anchor distT="0" distB="0" distL="114300" distR="114300" simplePos="0" relativeHeight="251657216" behindDoc="0" locked="0" layoutInCell="1" allowOverlap="1" wp14:anchorId="74575C7A" wp14:editId="5683BCB0">
                <wp:simplePos x="0" y="0"/>
                <wp:positionH relativeFrom="column">
                  <wp:posOffset>3841750</wp:posOffset>
                </wp:positionH>
                <wp:positionV relativeFrom="paragraph">
                  <wp:posOffset>-683895</wp:posOffset>
                </wp:positionV>
                <wp:extent cx="2828925" cy="571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0A8973" w14:textId="77777777" w:rsidR="00A504FD" w:rsidRPr="00882CB0" w:rsidRDefault="00A504FD" w:rsidP="00AB3915">
                            <w:pPr>
                              <w:jc w:val="center"/>
                              <w:rPr>
                                <w:b/>
                                <w:color w:val="FF0000"/>
                                <w:sz w:val="40"/>
                                <w:szCs w:val="40"/>
                              </w:rPr>
                            </w:pPr>
                            <w:r>
                              <w:rPr>
                                <w:b/>
                                <w:color w:val="FF0000"/>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575C7A" id="_x0000_t202" coordsize="21600,21600" o:spt="202" path="m,l,21600r21600,l21600,xe">
                <v:stroke joinstyle="miter"/>
                <v:path gradientshapeok="t" o:connecttype="rect"/>
              </v:shapetype>
              <v:shape id="Text Box 2" o:spid="_x0000_s1026" type="#_x0000_t202" style="position:absolute;left:0;text-align:left;margin-left:302.5pt;margin-top:-53.85pt;width:222.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" stroked="f">
                <v:textbox>
                  <w:txbxContent>
                    <w:p w14:paraId="2C0A8973" w14:textId="77777777" w:rsidR="00A504FD" w:rsidRPr="00882CB0" w:rsidRDefault="00A504FD" w:rsidP="00AB3915">
                      <w:pPr>
                        <w:jc w:val="center"/>
                        <w:rPr>
                          <w:b/>
                          <w:color w:val="FF0000"/>
                          <w:sz w:val="40"/>
                          <w:szCs w:val="40"/>
                        </w:rPr>
                      </w:pPr>
                      <w:r>
                        <w:rPr>
                          <w:b/>
                          <w:color w:val="FF0000"/>
                          <w:sz w:val="40"/>
                          <w:szCs w:val="40"/>
                        </w:rPr>
                        <w:t xml:space="preserve"> </w:t>
                      </w:r>
                    </w:p>
                  </w:txbxContent>
                </v:textbox>
              </v:shape>
            </w:pict>
          </mc:Fallback>
        </mc:AlternateContent>
      </w:r>
      <w:r w:rsidR="00AB3915" w:rsidRPr="00882CB0">
        <w:rPr>
          <w:b/>
          <w:sz w:val="32"/>
          <w:szCs w:val="32"/>
        </w:rPr>
        <w:t xml:space="preserve">Northwest </w:t>
      </w:r>
      <w:r w:rsidR="00AB3915" w:rsidRPr="006240A8">
        <w:rPr>
          <w:b/>
          <w:sz w:val="32"/>
          <w:szCs w:val="32"/>
        </w:rPr>
        <w:t>Public Power Association</w:t>
      </w:r>
    </w:p>
    <w:p w14:paraId="23649D81" w14:textId="358FE325" w:rsidR="00AB3915" w:rsidRPr="006240A8" w:rsidRDefault="00AB3915" w:rsidP="00AB3915">
      <w:pPr>
        <w:jc w:val="center"/>
        <w:rPr>
          <w:b/>
          <w:sz w:val="32"/>
          <w:szCs w:val="32"/>
        </w:rPr>
      </w:pPr>
      <w:r w:rsidRPr="006240A8">
        <w:rPr>
          <w:b/>
          <w:sz w:val="32"/>
          <w:szCs w:val="32"/>
        </w:rPr>
        <w:t xml:space="preserve">Resolution </w:t>
      </w:r>
      <w:r w:rsidR="008C616B">
        <w:rPr>
          <w:b/>
          <w:sz w:val="32"/>
          <w:szCs w:val="32"/>
        </w:rPr>
        <w:t>202</w:t>
      </w:r>
      <w:ins w:id="0" w:author="Author">
        <w:r w:rsidR="003072DF">
          <w:rPr>
            <w:b/>
            <w:sz w:val="32"/>
            <w:szCs w:val="32"/>
          </w:rPr>
          <w:t>3</w:t>
        </w:r>
      </w:ins>
      <w:del w:id="1" w:author="Author">
        <w:r w:rsidR="008C616B" w:rsidDel="003072DF">
          <w:rPr>
            <w:b/>
            <w:sz w:val="32"/>
            <w:szCs w:val="32"/>
          </w:rPr>
          <w:delText>2</w:delText>
        </w:r>
      </w:del>
      <w:r w:rsidR="009B7E0F">
        <w:rPr>
          <w:b/>
          <w:sz w:val="32"/>
          <w:szCs w:val="32"/>
        </w:rPr>
        <w:t>-</w:t>
      </w:r>
      <w:r w:rsidR="00413B5F">
        <w:rPr>
          <w:b/>
          <w:sz w:val="32"/>
          <w:szCs w:val="32"/>
        </w:rPr>
        <w:t>1</w:t>
      </w:r>
      <w:r w:rsidR="00075D2C">
        <w:rPr>
          <w:b/>
          <w:sz w:val="32"/>
          <w:szCs w:val="32"/>
        </w:rPr>
        <w:t>4</w:t>
      </w:r>
    </w:p>
    <w:p w14:paraId="65FB2C89" w14:textId="77777777" w:rsidR="0003098A" w:rsidRPr="0003098A" w:rsidRDefault="00C3067B" w:rsidP="0003098A">
      <w:pPr>
        <w:jc w:val="center"/>
        <w:rPr>
          <w:rFonts w:eastAsia="Times New Roman"/>
          <w:b/>
          <w:bCs/>
          <w:sz w:val="24"/>
          <w:szCs w:val="24"/>
        </w:rPr>
      </w:pPr>
      <w:r>
        <w:rPr>
          <w:b/>
          <w:sz w:val="32"/>
          <w:szCs w:val="32"/>
        </w:rPr>
        <w:t>Vegetation Management and Fire Prevention on Rights of Way</w:t>
      </w:r>
    </w:p>
    <w:p w14:paraId="6FE87954" w14:textId="77777777" w:rsidR="00C3067B" w:rsidRPr="00C3067B" w:rsidRDefault="00C3067B" w:rsidP="00C3067B">
      <w:pPr>
        <w:rPr>
          <w:rFonts w:eastAsia="Times New Roman"/>
          <w:b/>
          <w:bCs/>
          <w:sz w:val="24"/>
          <w:szCs w:val="24"/>
        </w:rPr>
      </w:pPr>
    </w:p>
    <w:p w14:paraId="44838B7E" w14:textId="77777777" w:rsidR="00C3067B" w:rsidRPr="00C3067B" w:rsidRDefault="00C3067B" w:rsidP="00C3067B">
      <w:pPr>
        <w:ind w:left="360"/>
        <w:rPr>
          <w:rFonts w:eastAsia="Times New Roman"/>
          <w:b/>
          <w:bCs/>
          <w:sz w:val="24"/>
          <w:szCs w:val="24"/>
        </w:rPr>
      </w:pPr>
      <w:r w:rsidRPr="00C3067B">
        <w:rPr>
          <w:rFonts w:eastAsia="Times New Roman"/>
          <w:b/>
          <w:bCs/>
          <w:sz w:val="24"/>
          <w:szCs w:val="24"/>
        </w:rPr>
        <w:t>Background</w:t>
      </w:r>
    </w:p>
    <w:p w14:paraId="058B43E8" w14:textId="77777777" w:rsidR="00C3067B" w:rsidRPr="00C3067B" w:rsidRDefault="00C3067B" w:rsidP="00C3067B">
      <w:pPr>
        <w:ind w:left="360"/>
        <w:rPr>
          <w:rFonts w:eastAsia="Times New Roman"/>
          <w:b/>
          <w:bCs/>
          <w:sz w:val="24"/>
          <w:szCs w:val="24"/>
        </w:rPr>
      </w:pPr>
    </w:p>
    <w:p w14:paraId="4AB8DAAC" w14:textId="6110C120" w:rsidR="00C3067B" w:rsidRPr="00C3067B" w:rsidRDefault="00C3067B" w:rsidP="002250EC">
      <w:pPr>
        <w:spacing w:line="276" w:lineRule="auto"/>
        <w:ind w:left="360"/>
        <w:rPr>
          <w:rFonts w:eastAsia="Times New Roman"/>
          <w:bCs/>
          <w:sz w:val="24"/>
          <w:szCs w:val="24"/>
        </w:rPr>
      </w:pPr>
      <w:r w:rsidRPr="00C3067B">
        <w:rPr>
          <w:rFonts w:eastAsia="Times New Roman"/>
          <w:bCs/>
          <w:sz w:val="24"/>
          <w:szCs w:val="24"/>
        </w:rPr>
        <w:t xml:space="preserve">Of great concern to the electric utility industry is the timely management of vegetation growing along electric transmission and distribution lines on rights-of-way (ROW) located on federal lands. Proper vegetation management ensures reliable electric service, reduces power-line </w:t>
      </w:r>
      <w:r w:rsidR="005362B8">
        <w:rPr>
          <w:rFonts w:eastAsia="Times New Roman"/>
          <w:bCs/>
          <w:sz w:val="24"/>
          <w:szCs w:val="24"/>
        </w:rPr>
        <w:t>related</w:t>
      </w:r>
      <w:r w:rsidR="005362B8" w:rsidRPr="00C3067B">
        <w:rPr>
          <w:rFonts w:eastAsia="Times New Roman"/>
          <w:bCs/>
          <w:sz w:val="24"/>
          <w:szCs w:val="24"/>
        </w:rPr>
        <w:t xml:space="preserve"> </w:t>
      </w:r>
      <w:r w:rsidRPr="00C3067B">
        <w:rPr>
          <w:rFonts w:eastAsia="Times New Roman"/>
          <w:bCs/>
          <w:sz w:val="24"/>
          <w:szCs w:val="24"/>
        </w:rPr>
        <w:t xml:space="preserve">wildfires, and safeguards electric infrastructure.   </w:t>
      </w:r>
    </w:p>
    <w:p w14:paraId="30A9C596" w14:textId="77777777" w:rsidR="00C3067B" w:rsidRPr="00C3067B" w:rsidRDefault="00C3067B" w:rsidP="002250EC">
      <w:pPr>
        <w:spacing w:line="276" w:lineRule="auto"/>
        <w:rPr>
          <w:rFonts w:eastAsia="Times New Roman"/>
          <w:bCs/>
          <w:sz w:val="24"/>
          <w:szCs w:val="24"/>
        </w:rPr>
      </w:pPr>
    </w:p>
    <w:p w14:paraId="7C0DE1CE" w14:textId="10051121" w:rsidR="00C3067B" w:rsidRPr="00C3067B" w:rsidRDefault="00C3067B" w:rsidP="002250EC">
      <w:pPr>
        <w:spacing w:line="276" w:lineRule="auto"/>
        <w:ind w:left="360"/>
        <w:rPr>
          <w:rFonts w:eastAsia="Times New Roman"/>
          <w:bCs/>
          <w:sz w:val="24"/>
          <w:szCs w:val="24"/>
        </w:rPr>
      </w:pPr>
      <w:r w:rsidRPr="00C3067B">
        <w:rPr>
          <w:rFonts w:eastAsia="Times New Roman"/>
          <w:bCs/>
          <w:sz w:val="24"/>
          <w:szCs w:val="24"/>
        </w:rPr>
        <w:t>The Bureau of Land Management (BLM) and the U.S. Forest Service (Forest Service) together manage 439.3 million acres throughout the United States</w:t>
      </w:r>
      <w:r w:rsidR="00C3336D">
        <w:rPr>
          <w:rFonts w:eastAsia="Times New Roman"/>
          <w:bCs/>
          <w:sz w:val="24"/>
          <w:szCs w:val="24"/>
        </w:rPr>
        <w:t xml:space="preserve"> containing </w:t>
      </w:r>
      <w:r w:rsidRPr="00C3067B">
        <w:rPr>
          <w:rFonts w:eastAsia="Times New Roman"/>
          <w:bCs/>
          <w:sz w:val="24"/>
          <w:szCs w:val="24"/>
        </w:rPr>
        <w:t>almost 90,000 miles of electrical transmission and distribution rights-of-way</w:t>
      </w:r>
      <w:r w:rsidR="00C3336D">
        <w:rPr>
          <w:rFonts w:eastAsia="Times New Roman"/>
          <w:bCs/>
          <w:sz w:val="24"/>
          <w:szCs w:val="24"/>
        </w:rPr>
        <w:t>. U</w:t>
      </w:r>
      <w:r w:rsidRPr="00C3067B">
        <w:rPr>
          <w:rFonts w:eastAsia="Times New Roman"/>
          <w:bCs/>
          <w:sz w:val="24"/>
          <w:szCs w:val="24"/>
        </w:rPr>
        <w:t>tility companies, and ultimately their customers, bear the cost of maintaining and repairing these ROWs, and suffer the reliability and financial consequences if they are not allowed timely access to federal lands to manage vegetation</w:t>
      </w:r>
      <w:r w:rsidR="003A362C">
        <w:rPr>
          <w:rFonts w:eastAsia="Times New Roman"/>
          <w:bCs/>
          <w:sz w:val="24"/>
          <w:szCs w:val="24"/>
        </w:rPr>
        <w:t xml:space="preserve"> </w:t>
      </w:r>
      <w:r w:rsidR="00303715">
        <w:rPr>
          <w:rFonts w:eastAsia="Times New Roman"/>
          <w:bCs/>
          <w:sz w:val="24"/>
          <w:szCs w:val="24"/>
        </w:rPr>
        <w:t xml:space="preserve">while </w:t>
      </w:r>
      <w:r w:rsidR="002B32EF">
        <w:rPr>
          <w:rFonts w:eastAsia="Times New Roman"/>
          <w:bCs/>
          <w:sz w:val="24"/>
          <w:szCs w:val="24"/>
        </w:rPr>
        <w:t>the managing agencies enjoy the use o</w:t>
      </w:r>
      <w:r w:rsidR="001C7A68">
        <w:rPr>
          <w:rFonts w:eastAsia="Times New Roman"/>
          <w:bCs/>
          <w:sz w:val="24"/>
          <w:szCs w:val="24"/>
        </w:rPr>
        <w:t xml:space="preserve">f these </w:t>
      </w:r>
      <w:r w:rsidR="00733F15">
        <w:rPr>
          <w:rFonts w:eastAsia="Times New Roman"/>
          <w:bCs/>
          <w:sz w:val="24"/>
          <w:szCs w:val="24"/>
        </w:rPr>
        <w:t>often-improved</w:t>
      </w:r>
      <w:r w:rsidR="001C7A68">
        <w:rPr>
          <w:rFonts w:eastAsia="Times New Roman"/>
          <w:bCs/>
          <w:sz w:val="24"/>
          <w:szCs w:val="24"/>
        </w:rPr>
        <w:t xml:space="preserve"> easements at no cost</w:t>
      </w:r>
      <w:r w:rsidRPr="00C3067B">
        <w:rPr>
          <w:rFonts w:eastAsia="Times New Roman"/>
          <w:bCs/>
          <w:sz w:val="24"/>
          <w:szCs w:val="24"/>
        </w:rPr>
        <w:t xml:space="preserve">.  </w:t>
      </w:r>
      <w:r w:rsidR="00C3336D">
        <w:rPr>
          <w:rFonts w:eastAsia="Times New Roman"/>
          <w:bCs/>
          <w:sz w:val="24"/>
          <w:szCs w:val="24"/>
        </w:rPr>
        <w:t xml:space="preserve">Utilities </w:t>
      </w:r>
      <w:r w:rsidR="00413B5F">
        <w:rPr>
          <w:rFonts w:eastAsia="Times New Roman"/>
          <w:bCs/>
          <w:sz w:val="24"/>
          <w:szCs w:val="24"/>
        </w:rPr>
        <w:t>may be</w:t>
      </w:r>
      <w:r w:rsidR="00C3336D" w:rsidRPr="004D3C83">
        <w:rPr>
          <w:rFonts w:eastAsia="Times New Roman"/>
          <w:bCs/>
          <w:sz w:val="24"/>
          <w:szCs w:val="24"/>
        </w:rPr>
        <w:t xml:space="preserve"> liable</w:t>
      </w:r>
      <w:r w:rsidR="00C3336D">
        <w:rPr>
          <w:rFonts w:eastAsia="Times New Roman"/>
          <w:bCs/>
          <w:sz w:val="24"/>
          <w:szCs w:val="24"/>
        </w:rPr>
        <w:t xml:space="preserve"> for fire damage if </w:t>
      </w:r>
      <w:r w:rsidR="008465D4">
        <w:rPr>
          <w:rFonts w:eastAsia="Times New Roman"/>
          <w:bCs/>
          <w:sz w:val="24"/>
          <w:szCs w:val="24"/>
        </w:rPr>
        <w:t>vegetation in or near ROWs cause</w:t>
      </w:r>
      <w:r w:rsidR="00C3336D">
        <w:rPr>
          <w:rFonts w:eastAsia="Times New Roman"/>
          <w:bCs/>
          <w:sz w:val="24"/>
          <w:szCs w:val="24"/>
        </w:rPr>
        <w:t xml:space="preserve"> fires when </w:t>
      </w:r>
      <w:r w:rsidR="00E9340E">
        <w:rPr>
          <w:rFonts w:eastAsia="Times New Roman"/>
          <w:bCs/>
          <w:sz w:val="24"/>
          <w:szCs w:val="24"/>
        </w:rPr>
        <w:t>encountering</w:t>
      </w:r>
      <w:r w:rsidR="00C3336D">
        <w:rPr>
          <w:rFonts w:eastAsia="Times New Roman"/>
          <w:bCs/>
          <w:sz w:val="24"/>
          <w:szCs w:val="24"/>
        </w:rPr>
        <w:t xml:space="preserve"> electric lines. Utilities</w:t>
      </w:r>
      <w:r w:rsidR="00413B5F" w:rsidRPr="00413B5F">
        <w:rPr>
          <w:rFonts w:eastAsia="Times New Roman"/>
          <w:bCs/>
          <w:sz w:val="24"/>
          <w:szCs w:val="24"/>
        </w:rPr>
        <w:t xml:space="preserve"> may be </w:t>
      </w:r>
      <w:r w:rsidR="00C3336D" w:rsidRPr="004D3C83">
        <w:rPr>
          <w:rFonts w:eastAsia="Times New Roman"/>
          <w:bCs/>
          <w:sz w:val="24"/>
          <w:szCs w:val="24"/>
        </w:rPr>
        <w:t>liable</w:t>
      </w:r>
      <w:r w:rsidR="00C3336D">
        <w:rPr>
          <w:rFonts w:eastAsia="Times New Roman"/>
          <w:bCs/>
          <w:sz w:val="24"/>
          <w:szCs w:val="24"/>
        </w:rPr>
        <w:t xml:space="preserve"> for fire suppression costs even when federal land managers have denied a utility’s request to trim vegetation that ultimately caused the fire.  Utilities that are held liable for fire damage costs can be denied future liability insurance.  </w:t>
      </w:r>
    </w:p>
    <w:p w14:paraId="3B9CA5A1" w14:textId="77777777" w:rsidR="00C3067B" w:rsidRPr="00C3067B" w:rsidRDefault="00C3067B" w:rsidP="002250EC">
      <w:pPr>
        <w:spacing w:line="276" w:lineRule="auto"/>
        <w:ind w:left="360"/>
        <w:rPr>
          <w:rFonts w:eastAsia="Times New Roman"/>
          <w:bCs/>
          <w:sz w:val="24"/>
          <w:szCs w:val="24"/>
        </w:rPr>
      </w:pPr>
    </w:p>
    <w:p w14:paraId="2A7C47CF" w14:textId="40A4591E" w:rsidR="00B528E1" w:rsidRDefault="00C3067B" w:rsidP="00F76112">
      <w:pPr>
        <w:spacing w:line="276" w:lineRule="auto"/>
        <w:ind w:left="360"/>
        <w:rPr>
          <w:rFonts w:eastAsia="Times New Roman"/>
          <w:bCs/>
          <w:sz w:val="24"/>
          <w:szCs w:val="24"/>
        </w:rPr>
      </w:pPr>
      <w:r w:rsidRPr="00C3067B">
        <w:rPr>
          <w:rFonts w:eastAsia="Times New Roman"/>
          <w:bCs/>
          <w:sz w:val="24"/>
          <w:szCs w:val="24"/>
        </w:rPr>
        <w:t>BLM and the Forest Service</w:t>
      </w:r>
      <w:r w:rsidR="00BD75C5">
        <w:rPr>
          <w:rFonts w:eastAsia="Times New Roman"/>
          <w:bCs/>
          <w:sz w:val="24"/>
          <w:szCs w:val="24"/>
        </w:rPr>
        <w:t xml:space="preserve"> have </w:t>
      </w:r>
      <w:r w:rsidRPr="00C3067B">
        <w:rPr>
          <w:rFonts w:eastAsia="Times New Roman"/>
          <w:bCs/>
          <w:sz w:val="24"/>
          <w:szCs w:val="24"/>
        </w:rPr>
        <w:t xml:space="preserve">not </w:t>
      </w:r>
      <w:r w:rsidR="00D32A4D">
        <w:rPr>
          <w:rFonts w:eastAsia="Times New Roman"/>
          <w:bCs/>
          <w:sz w:val="24"/>
          <w:szCs w:val="24"/>
        </w:rPr>
        <w:t xml:space="preserve">consistently </w:t>
      </w:r>
      <w:r w:rsidRPr="00C3067B">
        <w:rPr>
          <w:rFonts w:eastAsia="Times New Roman"/>
          <w:bCs/>
          <w:sz w:val="24"/>
          <w:szCs w:val="24"/>
        </w:rPr>
        <w:t>allow</w:t>
      </w:r>
      <w:r w:rsidR="00BD75C5">
        <w:rPr>
          <w:rFonts w:eastAsia="Times New Roman"/>
          <w:bCs/>
          <w:sz w:val="24"/>
          <w:szCs w:val="24"/>
        </w:rPr>
        <w:t>ed</w:t>
      </w:r>
      <w:r w:rsidRPr="00C3067B">
        <w:rPr>
          <w:rFonts w:eastAsia="Times New Roman"/>
          <w:bCs/>
          <w:sz w:val="24"/>
          <w:szCs w:val="24"/>
        </w:rPr>
        <w:t xml:space="preserve"> vegetation management of ROW to be carried out on a </w:t>
      </w:r>
      <w:r w:rsidR="00D32A4D">
        <w:rPr>
          <w:rFonts w:eastAsia="Times New Roman"/>
          <w:bCs/>
          <w:sz w:val="24"/>
          <w:szCs w:val="24"/>
        </w:rPr>
        <w:t>routine</w:t>
      </w:r>
      <w:r w:rsidR="00D32A4D" w:rsidRPr="00C3067B">
        <w:rPr>
          <w:rFonts w:eastAsia="Times New Roman"/>
          <w:bCs/>
          <w:sz w:val="24"/>
          <w:szCs w:val="24"/>
        </w:rPr>
        <w:t xml:space="preserve"> </w:t>
      </w:r>
      <w:r w:rsidRPr="00C3067B">
        <w:rPr>
          <w:rFonts w:eastAsia="Times New Roman"/>
          <w:bCs/>
          <w:sz w:val="24"/>
          <w:szCs w:val="24"/>
        </w:rPr>
        <w:t>or timely basis.</w:t>
      </w:r>
      <w:r w:rsidR="004151FE">
        <w:rPr>
          <w:rFonts w:eastAsia="Times New Roman"/>
          <w:bCs/>
          <w:sz w:val="24"/>
          <w:szCs w:val="24"/>
        </w:rPr>
        <w:t xml:space="preserve"> </w:t>
      </w:r>
      <w:r w:rsidRPr="00C3067B">
        <w:rPr>
          <w:rFonts w:eastAsia="Times New Roman"/>
          <w:bCs/>
          <w:sz w:val="24"/>
          <w:szCs w:val="24"/>
        </w:rPr>
        <w:t xml:space="preserve">In </w:t>
      </w:r>
      <w:r w:rsidR="00FD64E0">
        <w:rPr>
          <w:rFonts w:eastAsia="Times New Roman"/>
          <w:bCs/>
          <w:sz w:val="24"/>
          <w:szCs w:val="24"/>
        </w:rPr>
        <w:t>too many</w:t>
      </w:r>
      <w:r w:rsidRPr="00C3067B">
        <w:rPr>
          <w:rFonts w:eastAsia="Times New Roman"/>
          <w:bCs/>
          <w:sz w:val="24"/>
          <w:szCs w:val="24"/>
        </w:rPr>
        <w:t xml:space="preserve"> cases</w:t>
      </w:r>
      <w:r w:rsidR="00F76112">
        <w:rPr>
          <w:rFonts w:eastAsia="Times New Roman"/>
          <w:bCs/>
          <w:sz w:val="24"/>
          <w:szCs w:val="24"/>
        </w:rPr>
        <w:t>,</w:t>
      </w:r>
      <w:r w:rsidRPr="00C3067B">
        <w:rPr>
          <w:rFonts w:eastAsia="Times New Roman"/>
          <w:bCs/>
          <w:sz w:val="24"/>
          <w:szCs w:val="24"/>
        </w:rPr>
        <w:t xml:space="preserve"> </w:t>
      </w:r>
      <w:r w:rsidR="00C3336D">
        <w:rPr>
          <w:rFonts w:eastAsia="Times New Roman"/>
          <w:bCs/>
          <w:sz w:val="24"/>
          <w:szCs w:val="24"/>
        </w:rPr>
        <w:t xml:space="preserve">utilities have found that </w:t>
      </w:r>
      <w:r w:rsidRPr="00C3067B">
        <w:rPr>
          <w:rFonts w:eastAsia="Times New Roman"/>
          <w:bCs/>
          <w:sz w:val="24"/>
          <w:szCs w:val="24"/>
        </w:rPr>
        <w:t xml:space="preserve">federal land managers </w:t>
      </w:r>
      <w:r w:rsidR="00C3336D">
        <w:rPr>
          <w:rFonts w:eastAsia="Times New Roman"/>
          <w:bCs/>
          <w:sz w:val="24"/>
          <w:szCs w:val="24"/>
        </w:rPr>
        <w:t>apply</w:t>
      </w:r>
      <w:r w:rsidRPr="00C3067B">
        <w:rPr>
          <w:rFonts w:eastAsia="Times New Roman"/>
          <w:bCs/>
          <w:sz w:val="24"/>
          <w:szCs w:val="24"/>
        </w:rPr>
        <w:t xml:space="preserve"> inconsistent policies </w:t>
      </w:r>
      <w:r w:rsidR="00C3336D">
        <w:rPr>
          <w:rFonts w:eastAsia="Times New Roman"/>
          <w:bCs/>
          <w:sz w:val="24"/>
          <w:szCs w:val="24"/>
        </w:rPr>
        <w:t xml:space="preserve">to vegetation management requests. </w:t>
      </w:r>
      <w:r w:rsidR="00F76112">
        <w:rPr>
          <w:rFonts w:eastAsia="Times New Roman"/>
          <w:bCs/>
          <w:sz w:val="24"/>
          <w:szCs w:val="24"/>
        </w:rPr>
        <w:t xml:space="preserve"> </w:t>
      </w:r>
    </w:p>
    <w:p w14:paraId="01FDD8A1" w14:textId="77777777" w:rsidR="00B528E1" w:rsidRDefault="00B528E1" w:rsidP="00F76112">
      <w:pPr>
        <w:spacing w:line="276" w:lineRule="auto"/>
        <w:ind w:left="360"/>
        <w:rPr>
          <w:rFonts w:eastAsia="Times New Roman"/>
          <w:bCs/>
          <w:sz w:val="24"/>
          <w:szCs w:val="24"/>
        </w:rPr>
      </w:pPr>
    </w:p>
    <w:p w14:paraId="0F229347" w14:textId="25516CCC" w:rsidR="00D76133" w:rsidRDefault="00F76112" w:rsidP="00D76133">
      <w:pPr>
        <w:spacing w:line="276" w:lineRule="auto"/>
        <w:ind w:left="360"/>
        <w:rPr>
          <w:rFonts w:eastAsia="Times New Roman"/>
          <w:bCs/>
          <w:sz w:val="24"/>
          <w:szCs w:val="24"/>
        </w:rPr>
      </w:pPr>
      <w:r>
        <w:rPr>
          <w:rFonts w:eastAsia="Times New Roman"/>
          <w:bCs/>
          <w:sz w:val="24"/>
          <w:szCs w:val="24"/>
        </w:rPr>
        <w:t xml:space="preserve">In 2018, Congress approved legislation </w:t>
      </w:r>
      <w:r w:rsidR="00B528E1">
        <w:rPr>
          <w:rFonts w:eastAsia="Times New Roman"/>
          <w:bCs/>
          <w:sz w:val="24"/>
          <w:szCs w:val="24"/>
        </w:rPr>
        <w:t xml:space="preserve">as part of the Omnibus Appropriations Act of 2018 </w:t>
      </w:r>
      <w:r>
        <w:rPr>
          <w:rFonts w:eastAsia="Times New Roman"/>
          <w:bCs/>
          <w:sz w:val="24"/>
          <w:szCs w:val="24"/>
        </w:rPr>
        <w:t>(P.L. 115-141, Sec. 211</w:t>
      </w:r>
      <w:r w:rsidR="00CC41B4">
        <w:rPr>
          <w:rFonts w:eastAsia="Times New Roman"/>
          <w:bCs/>
          <w:sz w:val="24"/>
          <w:szCs w:val="24"/>
        </w:rPr>
        <w:t xml:space="preserve">, or </w:t>
      </w:r>
      <w:r w:rsidR="00D76133">
        <w:rPr>
          <w:rFonts w:eastAsia="Times New Roman"/>
          <w:bCs/>
          <w:sz w:val="24"/>
          <w:szCs w:val="24"/>
        </w:rPr>
        <w:t xml:space="preserve">the </w:t>
      </w:r>
      <w:r w:rsidR="00CC41B4">
        <w:rPr>
          <w:rFonts w:eastAsia="Times New Roman"/>
          <w:bCs/>
          <w:sz w:val="24"/>
          <w:szCs w:val="24"/>
        </w:rPr>
        <w:t>Act</w:t>
      </w:r>
      <w:r w:rsidR="00E9340E">
        <w:rPr>
          <w:rFonts w:eastAsia="Times New Roman"/>
          <w:bCs/>
          <w:sz w:val="24"/>
          <w:szCs w:val="24"/>
        </w:rPr>
        <w:t xml:space="preserve">) </w:t>
      </w:r>
      <w:r>
        <w:rPr>
          <w:rFonts w:eastAsia="Times New Roman"/>
          <w:bCs/>
          <w:sz w:val="24"/>
          <w:szCs w:val="24"/>
        </w:rPr>
        <w:t xml:space="preserve">to allow for </w:t>
      </w:r>
      <w:r w:rsidR="00B528E1">
        <w:rPr>
          <w:rFonts w:eastAsia="Times New Roman"/>
          <w:bCs/>
          <w:sz w:val="24"/>
          <w:szCs w:val="24"/>
        </w:rPr>
        <w:t>timely and consistent approvals of utility vegetation management request</w:t>
      </w:r>
      <w:r w:rsidR="00CA66CB">
        <w:rPr>
          <w:rFonts w:eastAsia="Times New Roman"/>
          <w:bCs/>
          <w:sz w:val="24"/>
          <w:szCs w:val="24"/>
        </w:rPr>
        <w:t>s</w:t>
      </w:r>
      <w:r w:rsidR="00B528E1">
        <w:rPr>
          <w:rFonts w:eastAsia="Times New Roman"/>
          <w:bCs/>
          <w:sz w:val="24"/>
          <w:szCs w:val="24"/>
        </w:rPr>
        <w:t xml:space="preserve">, </w:t>
      </w:r>
      <w:r>
        <w:rPr>
          <w:rFonts w:eastAsia="Times New Roman"/>
          <w:bCs/>
          <w:sz w:val="24"/>
          <w:szCs w:val="24"/>
        </w:rPr>
        <w:t>limit</w:t>
      </w:r>
      <w:r w:rsidR="00B528E1">
        <w:rPr>
          <w:rFonts w:eastAsia="Times New Roman"/>
          <w:bCs/>
          <w:sz w:val="24"/>
          <w:szCs w:val="24"/>
        </w:rPr>
        <w:t>s</w:t>
      </w:r>
      <w:r w:rsidR="00FF6314">
        <w:rPr>
          <w:rFonts w:eastAsia="Times New Roman"/>
          <w:bCs/>
          <w:sz w:val="24"/>
          <w:szCs w:val="24"/>
        </w:rPr>
        <w:t xml:space="preserve"> </w:t>
      </w:r>
      <w:r>
        <w:rPr>
          <w:rFonts w:eastAsia="Times New Roman"/>
          <w:bCs/>
          <w:sz w:val="24"/>
          <w:szCs w:val="24"/>
        </w:rPr>
        <w:t>o</w:t>
      </w:r>
      <w:r w:rsidR="00B528E1">
        <w:rPr>
          <w:rFonts w:eastAsia="Times New Roman"/>
          <w:bCs/>
          <w:sz w:val="24"/>
          <w:szCs w:val="24"/>
        </w:rPr>
        <w:t>n</w:t>
      </w:r>
      <w:r>
        <w:rPr>
          <w:rFonts w:eastAsia="Times New Roman"/>
          <w:bCs/>
          <w:sz w:val="24"/>
          <w:szCs w:val="24"/>
        </w:rPr>
        <w:t xml:space="preserve"> strict liability </w:t>
      </w:r>
      <w:r w:rsidR="00B528E1">
        <w:rPr>
          <w:rFonts w:eastAsia="Times New Roman"/>
          <w:bCs/>
          <w:sz w:val="24"/>
          <w:szCs w:val="24"/>
        </w:rPr>
        <w:t>for utilities that proactively plan for vegetation management in ROWs and for removal of hazard trees</w:t>
      </w:r>
      <w:r>
        <w:rPr>
          <w:rFonts w:eastAsia="Times New Roman"/>
          <w:bCs/>
          <w:sz w:val="24"/>
          <w:szCs w:val="24"/>
        </w:rPr>
        <w:t>, and improved cooperation between ROW operators and federal land managers.</w:t>
      </w:r>
      <w:r w:rsidR="00CC41B4">
        <w:rPr>
          <w:rFonts w:eastAsia="Times New Roman"/>
          <w:bCs/>
          <w:sz w:val="24"/>
          <w:szCs w:val="24"/>
        </w:rPr>
        <w:t xml:space="preserve">  </w:t>
      </w:r>
      <w:r w:rsidR="008957A1">
        <w:rPr>
          <w:rFonts w:eastAsia="Times New Roman"/>
          <w:bCs/>
          <w:sz w:val="24"/>
          <w:szCs w:val="24"/>
        </w:rPr>
        <w:t>ROW owners/operators have sought to provide expertise and input into federal land management agencies’</w:t>
      </w:r>
      <w:r w:rsidR="00D76133">
        <w:rPr>
          <w:rFonts w:eastAsia="Times New Roman"/>
          <w:bCs/>
          <w:sz w:val="24"/>
          <w:szCs w:val="24"/>
        </w:rPr>
        <w:t xml:space="preserve"> implement</w:t>
      </w:r>
      <w:r w:rsidR="008957A1">
        <w:rPr>
          <w:rFonts w:eastAsia="Times New Roman"/>
          <w:bCs/>
          <w:sz w:val="24"/>
          <w:szCs w:val="24"/>
        </w:rPr>
        <w:t>ation</w:t>
      </w:r>
      <w:r w:rsidR="00D76133">
        <w:rPr>
          <w:rFonts w:eastAsia="Times New Roman"/>
          <w:bCs/>
          <w:sz w:val="24"/>
          <w:szCs w:val="24"/>
        </w:rPr>
        <w:t xml:space="preserve"> </w:t>
      </w:r>
      <w:r w:rsidR="008957A1">
        <w:rPr>
          <w:rFonts w:eastAsia="Times New Roman"/>
          <w:bCs/>
          <w:sz w:val="24"/>
          <w:szCs w:val="24"/>
        </w:rPr>
        <w:t xml:space="preserve">of </w:t>
      </w:r>
      <w:r w:rsidR="00D76133">
        <w:rPr>
          <w:rFonts w:eastAsia="Times New Roman"/>
          <w:bCs/>
          <w:sz w:val="24"/>
          <w:szCs w:val="24"/>
        </w:rPr>
        <w:t xml:space="preserve">the Act.  </w:t>
      </w:r>
    </w:p>
    <w:p w14:paraId="5D8DCFFB" w14:textId="77777777" w:rsidR="00BE7DD1" w:rsidRPr="00C3067B" w:rsidRDefault="00BE7DD1" w:rsidP="002250EC">
      <w:pPr>
        <w:spacing w:line="276" w:lineRule="auto"/>
        <w:ind w:left="360"/>
        <w:rPr>
          <w:rFonts w:eastAsia="Times New Roman"/>
          <w:bCs/>
          <w:sz w:val="24"/>
          <w:szCs w:val="24"/>
        </w:rPr>
      </w:pPr>
    </w:p>
    <w:p w14:paraId="02D09BA5" w14:textId="77777777" w:rsidR="00C3067B" w:rsidRPr="00C3067B" w:rsidRDefault="00C3067B" w:rsidP="002250EC">
      <w:pPr>
        <w:spacing w:line="276" w:lineRule="auto"/>
        <w:ind w:left="360"/>
        <w:rPr>
          <w:rFonts w:eastAsia="Times New Roman"/>
          <w:b/>
          <w:bCs/>
          <w:sz w:val="24"/>
          <w:szCs w:val="24"/>
        </w:rPr>
      </w:pPr>
      <w:r w:rsidRPr="00C3067B">
        <w:rPr>
          <w:rFonts w:eastAsia="Times New Roman"/>
          <w:b/>
          <w:bCs/>
          <w:sz w:val="24"/>
          <w:szCs w:val="24"/>
        </w:rPr>
        <w:t>NWPPA’s Position</w:t>
      </w:r>
    </w:p>
    <w:p w14:paraId="17EFB84D" w14:textId="77777777" w:rsidR="00C3067B" w:rsidRPr="00C3067B" w:rsidRDefault="00C3067B" w:rsidP="002250EC">
      <w:pPr>
        <w:spacing w:line="276" w:lineRule="auto"/>
        <w:ind w:left="360"/>
        <w:rPr>
          <w:rFonts w:eastAsia="Times New Roman"/>
          <w:bCs/>
          <w:sz w:val="24"/>
          <w:szCs w:val="24"/>
        </w:rPr>
      </w:pPr>
    </w:p>
    <w:p w14:paraId="18DED2E8" w14:textId="3FC78CE7" w:rsidR="00C3067B" w:rsidRPr="00192823" w:rsidRDefault="00C3067B" w:rsidP="006525FD">
      <w:pPr>
        <w:numPr>
          <w:ilvl w:val="0"/>
          <w:numId w:val="19"/>
        </w:numPr>
        <w:spacing w:line="276" w:lineRule="auto"/>
        <w:rPr>
          <w:rFonts w:eastAsia="Times New Roman"/>
          <w:bCs/>
          <w:sz w:val="24"/>
          <w:szCs w:val="24"/>
        </w:rPr>
      </w:pPr>
      <w:r w:rsidRPr="00C3067B">
        <w:rPr>
          <w:rFonts w:eastAsia="Times New Roman"/>
          <w:bCs/>
          <w:sz w:val="24"/>
          <w:szCs w:val="24"/>
        </w:rPr>
        <w:t>NWPPA</w:t>
      </w:r>
      <w:r w:rsidR="00C3336D">
        <w:rPr>
          <w:rFonts w:eastAsia="Times New Roman"/>
          <w:bCs/>
          <w:sz w:val="24"/>
          <w:szCs w:val="24"/>
        </w:rPr>
        <w:t xml:space="preserve"> </w:t>
      </w:r>
      <w:r w:rsidRPr="00C3067B">
        <w:rPr>
          <w:rFonts w:eastAsia="Times New Roman"/>
          <w:bCs/>
          <w:sz w:val="24"/>
          <w:szCs w:val="24"/>
        </w:rPr>
        <w:t>support</w:t>
      </w:r>
      <w:r w:rsidR="00C3336D">
        <w:rPr>
          <w:rFonts w:eastAsia="Times New Roman"/>
          <w:bCs/>
          <w:sz w:val="24"/>
          <w:szCs w:val="24"/>
        </w:rPr>
        <w:t>s</w:t>
      </w:r>
      <w:r w:rsidRPr="00C3067B">
        <w:rPr>
          <w:rFonts w:eastAsia="Times New Roman"/>
          <w:bCs/>
          <w:sz w:val="24"/>
          <w:szCs w:val="24"/>
        </w:rPr>
        <w:t xml:space="preserve"> policies that provide electric utilities with transmission and distribution lines on ROW on federal lands with a reasonable certainty that the approving federal agency will respond in a timely </w:t>
      </w:r>
      <w:r w:rsidR="00C3336D">
        <w:rPr>
          <w:rFonts w:eastAsia="Times New Roman"/>
          <w:bCs/>
          <w:sz w:val="24"/>
          <w:szCs w:val="24"/>
        </w:rPr>
        <w:t xml:space="preserve">and consistent </w:t>
      </w:r>
      <w:r w:rsidRPr="00C3067B">
        <w:rPr>
          <w:rFonts w:eastAsia="Times New Roman"/>
          <w:bCs/>
          <w:sz w:val="24"/>
          <w:szCs w:val="24"/>
        </w:rPr>
        <w:t>ma</w:t>
      </w:r>
      <w:r w:rsidR="00C3336D">
        <w:rPr>
          <w:rFonts w:eastAsia="Times New Roman"/>
          <w:bCs/>
          <w:sz w:val="24"/>
          <w:szCs w:val="24"/>
        </w:rPr>
        <w:t>nn</w:t>
      </w:r>
      <w:r w:rsidRPr="00C3067B">
        <w:rPr>
          <w:rFonts w:eastAsia="Times New Roman"/>
          <w:bCs/>
          <w:sz w:val="24"/>
          <w:szCs w:val="24"/>
        </w:rPr>
        <w:t>er</w:t>
      </w:r>
      <w:r w:rsidR="005362B8">
        <w:rPr>
          <w:rFonts w:eastAsia="Times New Roman"/>
          <w:bCs/>
          <w:sz w:val="24"/>
          <w:szCs w:val="24"/>
        </w:rPr>
        <w:t xml:space="preserve"> to access and vegetation management requests</w:t>
      </w:r>
      <w:r w:rsidRPr="00C3067B">
        <w:rPr>
          <w:rFonts w:eastAsia="Times New Roman"/>
          <w:bCs/>
          <w:sz w:val="24"/>
          <w:szCs w:val="24"/>
        </w:rPr>
        <w:t xml:space="preserve">.    </w:t>
      </w:r>
    </w:p>
    <w:p w14:paraId="50FB77BE" w14:textId="65754123" w:rsidR="00990C17" w:rsidRPr="006525FD" w:rsidRDefault="00C3067B" w:rsidP="006525FD">
      <w:pPr>
        <w:numPr>
          <w:ilvl w:val="0"/>
          <w:numId w:val="19"/>
        </w:numPr>
        <w:spacing w:line="276" w:lineRule="auto"/>
        <w:rPr>
          <w:rFonts w:eastAsia="Times New Roman"/>
          <w:bCs/>
          <w:sz w:val="24"/>
          <w:szCs w:val="24"/>
        </w:rPr>
      </w:pPr>
      <w:r w:rsidRPr="00C3067B">
        <w:rPr>
          <w:rFonts w:eastAsia="Times New Roman"/>
          <w:bCs/>
          <w:sz w:val="24"/>
          <w:szCs w:val="24"/>
        </w:rPr>
        <w:lastRenderedPageBreak/>
        <w:t xml:space="preserve">NWPPA supports </w:t>
      </w:r>
      <w:r w:rsidR="00F76112">
        <w:rPr>
          <w:rFonts w:eastAsia="Times New Roman"/>
          <w:bCs/>
          <w:sz w:val="24"/>
          <w:szCs w:val="24"/>
        </w:rPr>
        <w:t xml:space="preserve">prompt implementation of new authorities granted to </w:t>
      </w:r>
      <w:r w:rsidR="00B528E1">
        <w:rPr>
          <w:rFonts w:eastAsia="Times New Roman"/>
          <w:bCs/>
          <w:sz w:val="24"/>
          <w:szCs w:val="24"/>
        </w:rPr>
        <w:t xml:space="preserve">federal land management agencies </w:t>
      </w:r>
      <w:r w:rsidR="00F76112">
        <w:rPr>
          <w:rFonts w:eastAsia="Times New Roman"/>
          <w:bCs/>
          <w:sz w:val="24"/>
          <w:szCs w:val="24"/>
        </w:rPr>
        <w:t xml:space="preserve">in </w:t>
      </w:r>
      <w:r w:rsidR="00CC41B4">
        <w:rPr>
          <w:rFonts w:eastAsia="Times New Roman"/>
          <w:bCs/>
          <w:sz w:val="24"/>
          <w:szCs w:val="24"/>
        </w:rPr>
        <w:t xml:space="preserve">the Vegetation Management Act </w:t>
      </w:r>
      <w:r w:rsidR="00CC5904">
        <w:rPr>
          <w:rFonts w:eastAsia="Times New Roman"/>
          <w:bCs/>
          <w:sz w:val="24"/>
          <w:szCs w:val="24"/>
        </w:rPr>
        <w:t xml:space="preserve">to </w:t>
      </w:r>
      <w:r w:rsidR="009622AC" w:rsidRPr="00F76112">
        <w:rPr>
          <w:rFonts w:eastAsia="Times New Roman"/>
          <w:bCs/>
          <w:sz w:val="24"/>
          <w:szCs w:val="24"/>
        </w:rPr>
        <w:t>provide</w:t>
      </w:r>
      <w:r w:rsidR="00B528E1">
        <w:rPr>
          <w:rFonts w:eastAsia="Times New Roman"/>
          <w:bCs/>
          <w:sz w:val="24"/>
          <w:szCs w:val="24"/>
        </w:rPr>
        <w:t xml:space="preserve"> guidance to</w:t>
      </w:r>
      <w:r w:rsidR="00CC5904">
        <w:rPr>
          <w:rFonts w:eastAsia="Times New Roman"/>
          <w:bCs/>
          <w:sz w:val="24"/>
          <w:szCs w:val="24"/>
        </w:rPr>
        <w:t xml:space="preserve"> </w:t>
      </w:r>
      <w:r w:rsidRPr="00F76112">
        <w:rPr>
          <w:rFonts w:eastAsia="Times New Roman"/>
          <w:bCs/>
          <w:sz w:val="24"/>
          <w:szCs w:val="24"/>
        </w:rPr>
        <w:t xml:space="preserve">electric utilities </w:t>
      </w:r>
      <w:r w:rsidR="00B528E1">
        <w:rPr>
          <w:rFonts w:eastAsia="Times New Roman"/>
          <w:bCs/>
          <w:sz w:val="24"/>
          <w:szCs w:val="24"/>
        </w:rPr>
        <w:t xml:space="preserve">on development of vegetation management plans, </w:t>
      </w:r>
      <w:r w:rsidRPr="00F76112">
        <w:rPr>
          <w:rFonts w:eastAsia="Times New Roman"/>
          <w:bCs/>
          <w:sz w:val="24"/>
          <w:szCs w:val="24"/>
        </w:rPr>
        <w:t xml:space="preserve">to </w:t>
      </w:r>
      <w:r w:rsidR="00B528E1">
        <w:rPr>
          <w:rFonts w:eastAsia="Times New Roman"/>
          <w:bCs/>
          <w:sz w:val="24"/>
          <w:szCs w:val="24"/>
        </w:rPr>
        <w:t xml:space="preserve">respond to vegetation management plans and requests </w:t>
      </w:r>
      <w:r w:rsidR="009622AC" w:rsidRPr="00F76112">
        <w:rPr>
          <w:rFonts w:eastAsia="Times New Roman"/>
          <w:bCs/>
          <w:sz w:val="24"/>
          <w:szCs w:val="24"/>
        </w:rPr>
        <w:t xml:space="preserve">in a consistent and </w:t>
      </w:r>
      <w:r w:rsidR="00B528E1">
        <w:rPr>
          <w:rFonts w:eastAsia="Times New Roman"/>
          <w:bCs/>
          <w:sz w:val="24"/>
          <w:szCs w:val="24"/>
        </w:rPr>
        <w:t>timely</w:t>
      </w:r>
      <w:r w:rsidR="00B528E1" w:rsidRPr="00F76112">
        <w:rPr>
          <w:rFonts w:eastAsia="Times New Roman"/>
          <w:bCs/>
          <w:sz w:val="24"/>
          <w:szCs w:val="24"/>
        </w:rPr>
        <w:t xml:space="preserve"> </w:t>
      </w:r>
      <w:r w:rsidR="009622AC" w:rsidRPr="00F76112">
        <w:rPr>
          <w:rFonts w:eastAsia="Times New Roman"/>
          <w:bCs/>
          <w:sz w:val="24"/>
          <w:szCs w:val="24"/>
        </w:rPr>
        <w:t>manner</w:t>
      </w:r>
      <w:r w:rsidRPr="00CC5904">
        <w:rPr>
          <w:rFonts w:eastAsia="Times New Roman"/>
          <w:bCs/>
          <w:sz w:val="24"/>
          <w:szCs w:val="24"/>
        </w:rPr>
        <w:t xml:space="preserve">, </w:t>
      </w:r>
      <w:r w:rsidR="00CC5904">
        <w:rPr>
          <w:rFonts w:eastAsia="Times New Roman"/>
          <w:bCs/>
          <w:sz w:val="24"/>
          <w:szCs w:val="24"/>
        </w:rPr>
        <w:t xml:space="preserve">including addressing hazard trees that are located near ROWs and pose an immediate threat.  </w:t>
      </w:r>
    </w:p>
    <w:p w14:paraId="3452E229" w14:textId="5E50BB52" w:rsidR="00CC41B4" w:rsidRPr="006525FD" w:rsidRDefault="00990C17" w:rsidP="006525FD">
      <w:pPr>
        <w:numPr>
          <w:ilvl w:val="0"/>
          <w:numId w:val="19"/>
        </w:numPr>
        <w:spacing w:line="276" w:lineRule="auto"/>
        <w:rPr>
          <w:rFonts w:eastAsia="Times New Roman"/>
          <w:bCs/>
          <w:sz w:val="24"/>
          <w:szCs w:val="24"/>
        </w:rPr>
      </w:pPr>
      <w:r>
        <w:rPr>
          <w:rFonts w:eastAsia="Times New Roman"/>
          <w:bCs/>
          <w:sz w:val="24"/>
          <w:szCs w:val="24"/>
        </w:rPr>
        <w:t>NWPPA supports implementation of</w:t>
      </w:r>
      <w:r w:rsidR="00CC41B4">
        <w:rPr>
          <w:rFonts w:eastAsia="Times New Roman"/>
          <w:bCs/>
          <w:sz w:val="24"/>
          <w:szCs w:val="24"/>
        </w:rPr>
        <w:t xml:space="preserve"> the Vegetation Management Act </w:t>
      </w:r>
      <w:r w:rsidR="00E9340E">
        <w:rPr>
          <w:rFonts w:eastAsia="Times New Roman"/>
          <w:bCs/>
          <w:sz w:val="24"/>
          <w:szCs w:val="24"/>
        </w:rPr>
        <w:t xml:space="preserve">in a manner that provides reduced requirements and a shorter timeline for </w:t>
      </w:r>
      <w:r w:rsidR="00CC41B4">
        <w:rPr>
          <w:rFonts w:eastAsia="Times New Roman"/>
          <w:bCs/>
          <w:sz w:val="24"/>
          <w:szCs w:val="24"/>
        </w:rPr>
        <w:t>development, review and approval of operating agreements taking into consideration the financial resources of small utilities as</w:t>
      </w:r>
      <w:r w:rsidR="00E9340E">
        <w:rPr>
          <w:rFonts w:eastAsia="Times New Roman"/>
          <w:bCs/>
          <w:sz w:val="24"/>
          <w:szCs w:val="24"/>
        </w:rPr>
        <w:t xml:space="preserve"> provided for</w:t>
      </w:r>
      <w:r w:rsidR="00CC41B4">
        <w:rPr>
          <w:rFonts w:eastAsia="Times New Roman"/>
          <w:bCs/>
          <w:sz w:val="24"/>
          <w:szCs w:val="24"/>
        </w:rPr>
        <w:t xml:space="preserve"> in the Act.  </w:t>
      </w:r>
    </w:p>
    <w:p w14:paraId="3DF2437C" w14:textId="77777777" w:rsidR="006C4F6E" w:rsidRDefault="00CC41B4" w:rsidP="00CC5904">
      <w:pPr>
        <w:numPr>
          <w:ilvl w:val="0"/>
          <w:numId w:val="19"/>
        </w:numPr>
        <w:spacing w:line="276" w:lineRule="auto"/>
        <w:rPr>
          <w:ins w:id="2" w:author="Author"/>
          <w:rFonts w:eastAsia="Times New Roman"/>
          <w:bCs/>
          <w:sz w:val="24"/>
          <w:szCs w:val="24"/>
        </w:rPr>
      </w:pPr>
      <w:r>
        <w:rPr>
          <w:rFonts w:eastAsia="Times New Roman"/>
          <w:bCs/>
          <w:sz w:val="24"/>
          <w:szCs w:val="24"/>
        </w:rPr>
        <w:t>NWPPA supports consistent implementation of the Act by the U.S. Forest Service and the Bureau of Land Management to lessen the workload of utilities having to develop operating plans and agreements for right of ways on lands managed by both agencies.</w:t>
      </w:r>
    </w:p>
    <w:p w14:paraId="41752BE5" w14:textId="482EDAD1" w:rsidR="006C4F6E" w:rsidRDefault="006C4F6E" w:rsidP="006C4F6E">
      <w:pPr>
        <w:numPr>
          <w:ilvl w:val="0"/>
          <w:numId w:val="19"/>
        </w:numPr>
        <w:spacing w:line="276" w:lineRule="auto"/>
        <w:rPr>
          <w:ins w:id="3" w:author="Author"/>
          <w:rFonts w:eastAsia="Times New Roman"/>
          <w:bCs/>
          <w:sz w:val="24"/>
          <w:szCs w:val="24"/>
        </w:rPr>
      </w:pPr>
      <w:ins w:id="4" w:author="Author">
        <w:r>
          <w:rPr>
            <w:rFonts w:eastAsia="Times New Roman"/>
            <w:bCs/>
            <w:sz w:val="24"/>
            <w:szCs w:val="24"/>
          </w:rPr>
          <w:t xml:space="preserve">NWPPA supports improving the administrative permitting process for operations and maintenance work needed to reduce wildfire risk. Permitting changes should include expediting routine O&amp;M plan reviews and employing broader application of permits </w:t>
        </w:r>
        <w:r>
          <w:rPr>
            <w:rFonts w:eastAsia="Times New Roman"/>
            <w:bCs/>
            <w:sz w:val="24"/>
            <w:szCs w:val="24"/>
          </w:rPr>
          <w:t>(and tools such as master agreements and programmatic environmental impact statements) to facilitate</w:t>
        </w:r>
        <w:r>
          <w:rPr>
            <w:rFonts w:eastAsia="Times New Roman"/>
            <w:bCs/>
            <w:sz w:val="24"/>
            <w:szCs w:val="24"/>
          </w:rPr>
          <w:t xml:space="preserve"> projects aimed at preventing wildfires.</w:t>
        </w:r>
      </w:ins>
    </w:p>
    <w:p w14:paraId="4393C205" w14:textId="7220DC5B" w:rsidR="00CC41B4" w:rsidRPr="00CC5904" w:rsidRDefault="006C4F6E" w:rsidP="006C4F6E">
      <w:pPr>
        <w:spacing w:line="276" w:lineRule="auto"/>
        <w:ind w:left="720"/>
        <w:rPr>
          <w:rFonts w:eastAsia="Times New Roman"/>
          <w:bCs/>
          <w:sz w:val="24"/>
          <w:szCs w:val="24"/>
        </w:rPr>
        <w:pPrChange w:id="5" w:author="Author">
          <w:pPr>
            <w:numPr>
              <w:numId w:val="19"/>
            </w:numPr>
            <w:spacing w:line="276" w:lineRule="auto"/>
            <w:ind w:left="720" w:hanging="360"/>
          </w:pPr>
        </w:pPrChange>
      </w:pPr>
      <w:ins w:id="6" w:author="Author">
        <w:r>
          <w:rPr>
            <w:rFonts w:eastAsia="Times New Roman"/>
            <w:bCs/>
            <w:sz w:val="24"/>
            <w:szCs w:val="24"/>
          </w:rPr>
          <w:t xml:space="preserve">    </w:t>
        </w:r>
      </w:ins>
      <w:r w:rsidR="00CC41B4">
        <w:rPr>
          <w:rFonts w:eastAsia="Times New Roman"/>
          <w:bCs/>
          <w:sz w:val="24"/>
          <w:szCs w:val="24"/>
        </w:rPr>
        <w:t xml:space="preserve">  </w:t>
      </w:r>
    </w:p>
    <w:p w14:paraId="3C9EE631" w14:textId="77777777" w:rsidR="00C3067B" w:rsidRPr="00C3067B" w:rsidRDefault="00C3067B" w:rsidP="00C3067B">
      <w:pPr>
        <w:ind w:left="360"/>
        <w:rPr>
          <w:rFonts w:eastAsia="Times New Roman"/>
          <w:bCs/>
          <w:sz w:val="24"/>
          <w:szCs w:val="24"/>
        </w:rPr>
      </w:pPr>
    </w:p>
    <w:p w14:paraId="36F1C676" w14:textId="7F8941D2" w:rsidR="00AB3915" w:rsidRPr="00F44D29" w:rsidRDefault="00AB3915" w:rsidP="00AB3915">
      <w:pPr>
        <w:rPr>
          <w:rFonts w:asciiTheme="minorHAnsi" w:eastAsia="Times New Roman" w:hAnsiTheme="minorHAnsi" w:cstheme="minorHAnsi"/>
        </w:rPr>
      </w:pPr>
      <w:r w:rsidRPr="00F44D29">
        <w:rPr>
          <w:rFonts w:asciiTheme="minorHAnsi" w:eastAsia="Times New Roman" w:hAnsiTheme="minorHAnsi" w:cstheme="minorHAnsi"/>
        </w:rPr>
        <w:t>Origination Date: 201</w:t>
      </w:r>
      <w:r w:rsidR="0003098A">
        <w:rPr>
          <w:rFonts w:asciiTheme="minorHAnsi" w:eastAsia="Times New Roman" w:hAnsiTheme="minorHAnsi" w:cstheme="minorHAnsi"/>
        </w:rPr>
        <w:t>6</w:t>
      </w:r>
      <w:r w:rsidR="00D85C00" w:rsidRPr="00F44D29">
        <w:rPr>
          <w:rFonts w:asciiTheme="minorHAnsi" w:eastAsia="Times New Roman" w:hAnsiTheme="minorHAnsi" w:cstheme="minorHAnsi"/>
        </w:rPr>
        <w:t xml:space="preserve">. </w:t>
      </w:r>
      <w:r w:rsidR="00A504FD">
        <w:rPr>
          <w:rFonts w:asciiTheme="minorHAnsi" w:eastAsia="Times New Roman" w:hAnsiTheme="minorHAnsi" w:cstheme="minorHAnsi"/>
        </w:rPr>
        <w:t>Revised 2017</w:t>
      </w:r>
      <w:r w:rsidR="00F31174">
        <w:rPr>
          <w:rFonts w:asciiTheme="minorHAnsi" w:eastAsia="Times New Roman" w:hAnsiTheme="minorHAnsi" w:cstheme="minorHAnsi"/>
        </w:rPr>
        <w:t xml:space="preserve">, </w:t>
      </w:r>
      <w:r w:rsidR="00990C17">
        <w:rPr>
          <w:rFonts w:asciiTheme="minorHAnsi" w:eastAsia="Times New Roman" w:hAnsiTheme="minorHAnsi" w:cstheme="minorHAnsi"/>
        </w:rPr>
        <w:t>2021</w:t>
      </w:r>
      <w:r w:rsidR="00F31174">
        <w:rPr>
          <w:rFonts w:asciiTheme="minorHAnsi" w:eastAsia="Times New Roman" w:hAnsiTheme="minorHAnsi" w:cstheme="minorHAnsi"/>
        </w:rPr>
        <w:t xml:space="preserve">, </w:t>
      </w:r>
      <w:del w:id="7" w:author="Author">
        <w:r w:rsidR="00F31174" w:rsidDel="006C4F6E">
          <w:rPr>
            <w:rFonts w:asciiTheme="minorHAnsi" w:eastAsia="Times New Roman" w:hAnsiTheme="minorHAnsi" w:cstheme="minorHAnsi"/>
          </w:rPr>
          <w:delText xml:space="preserve">and </w:delText>
        </w:r>
      </w:del>
      <w:r w:rsidR="00F31174">
        <w:rPr>
          <w:rFonts w:asciiTheme="minorHAnsi" w:eastAsia="Times New Roman" w:hAnsiTheme="minorHAnsi" w:cstheme="minorHAnsi"/>
        </w:rPr>
        <w:t>2022</w:t>
      </w:r>
      <w:ins w:id="8" w:author="Author">
        <w:r w:rsidR="006C4F6E">
          <w:rPr>
            <w:rFonts w:asciiTheme="minorHAnsi" w:eastAsia="Times New Roman" w:hAnsiTheme="minorHAnsi" w:cstheme="minorHAnsi"/>
          </w:rPr>
          <w:t>, and 2023</w:t>
        </w:r>
      </w:ins>
      <w:r w:rsidR="00A504FD">
        <w:rPr>
          <w:rFonts w:asciiTheme="minorHAnsi" w:eastAsia="Times New Roman" w:hAnsiTheme="minorHAnsi" w:cstheme="minorHAnsi"/>
        </w:rPr>
        <w:t>.</w:t>
      </w:r>
    </w:p>
    <w:sectPr w:rsidR="00AB3915" w:rsidRPr="00F44D29" w:rsidSect="004A470C">
      <w:headerReference w:type="even" r:id="rId8"/>
      <w:footerReference w:type="default" r:id="rId9"/>
      <w:pgSz w:w="12240" w:h="15840" w:code="1"/>
      <w:pgMar w:top="72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6269" w14:textId="77777777" w:rsidR="00BA21FD" w:rsidRDefault="00BA21FD" w:rsidP="00AB3915">
      <w:r>
        <w:separator/>
      </w:r>
    </w:p>
  </w:endnote>
  <w:endnote w:type="continuationSeparator" w:id="0">
    <w:p w14:paraId="70BFBAC8" w14:textId="77777777" w:rsidR="00BA21FD" w:rsidRDefault="00BA21FD" w:rsidP="00AB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549187"/>
      <w:docPartObj>
        <w:docPartGallery w:val="Page Numbers (Bottom of Page)"/>
        <w:docPartUnique/>
      </w:docPartObj>
    </w:sdtPr>
    <w:sdtEndPr>
      <w:rPr>
        <w:noProof/>
      </w:rPr>
    </w:sdtEndPr>
    <w:sdtContent>
      <w:p w14:paraId="4752F8D9" w14:textId="7D881089" w:rsidR="00733F15" w:rsidRDefault="00733F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D8F6B2" w14:textId="77777777" w:rsidR="00733F15" w:rsidRDefault="00733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062C" w14:textId="77777777" w:rsidR="00BA21FD" w:rsidRDefault="00BA21FD" w:rsidP="00AB3915">
      <w:r>
        <w:separator/>
      </w:r>
    </w:p>
  </w:footnote>
  <w:footnote w:type="continuationSeparator" w:id="0">
    <w:p w14:paraId="065FD0C2" w14:textId="77777777" w:rsidR="00BA21FD" w:rsidRDefault="00BA21FD" w:rsidP="00AB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16A20" w14:textId="771565C6" w:rsidR="00A504FD" w:rsidRDefault="00A504FD" w:rsidP="00AB391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877560"/>
    <w:multiLevelType w:val="hybridMultilevel"/>
    <w:tmpl w:val="6F6CE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3C5C71"/>
    <w:multiLevelType w:val="hybridMultilevel"/>
    <w:tmpl w:val="3C36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18880">
    <w:abstractNumId w:val="11"/>
  </w:num>
  <w:num w:numId="2" w16cid:durableId="758792039">
    <w:abstractNumId w:val="1"/>
  </w:num>
  <w:num w:numId="3" w16cid:durableId="459228556">
    <w:abstractNumId w:val="10"/>
  </w:num>
  <w:num w:numId="4" w16cid:durableId="2052488780">
    <w:abstractNumId w:val="13"/>
  </w:num>
  <w:num w:numId="5" w16cid:durableId="758789828">
    <w:abstractNumId w:val="3"/>
  </w:num>
  <w:num w:numId="6" w16cid:durableId="1958173425">
    <w:abstractNumId w:val="9"/>
  </w:num>
  <w:num w:numId="7" w16cid:durableId="1705904411">
    <w:abstractNumId w:val="2"/>
  </w:num>
  <w:num w:numId="8" w16cid:durableId="1366826911">
    <w:abstractNumId w:val="17"/>
  </w:num>
  <w:num w:numId="9" w16cid:durableId="1270771010">
    <w:abstractNumId w:val="5"/>
  </w:num>
  <w:num w:numId="10" w16cid:durableId="76364959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104929">
    <w:abstractNumId w:val="6"/>
  </w:num>
  <w:num w:numId="12" w16cid:durableId="427576821">
    <w:abstractNumId w:val="15"/>
  </w:num>
  <w:num w:numId="13" w16cid:durableId="1716391729">
    <w:abstractNumId w:val="4"/>
  </w:num>
  <w:num w:numId="14" w16cid:durableId="559555341">
    <w:abstractNumId w:val="18"/>
  </w:num>
  <w:num w:numId="15" w16cid:durableId="1130786325">
    <w:abstractNumId w:val="8"/>
  </w:num>
  <w:num w:numId="16" w16cid:durableId="1033112956">
    <w:abstractNumId w:val="7"/>
  </w:num>
  <w:num w:numId="17" w16cid:durableId="421142141">
    <w:abstractNumId w:val="0"/>
  </w:num>
  <w:num w:numId="18" w16cid:durableId="800608138">
    <w:abstractNumId w:val="14"/>
  </w:num>
  <w:num w:numId="19" w16cid:durableId="747046094">
    <w:abstractNumId w:val="12"/>
  </w:num>
  <w:num w:numId="20" w16cid:durableId="22676762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54B9"/>
    <w:rsid w:val="0003098A"/>
    <w:rsid w:val="00060F94"/>
    <w:rsid w:val="00064EEB"/>
    <w:rsid w:val="000737F4"/>
    <w:rsid w:val="00075D2C"/>
    <w:rsid w:val="00092809"/>
    <w:rsid w:val="00097EC7"/>
    <w:rsid w:val="000C024C"/>
    <w:rsid w:val="000C6B9F"/>
    <w:rsid w:val="000F2C73"/>
    <w:rsid w:val="000F622D"/>
    <w:rsid w:val="00115511"/>
    <w:rsid w:val="00151629"/>
    <w:rsid w:val="0015180A"/>
    <w:rsid w:val="00170B7A"/>
    <w:rsid w:val="00177873"/>
    <w:rsid w:val="00180E9E"/>
    <w:rsid w:val="00187021"/>
    <w:rsid w:val="00192823"/>
    <w:rsid w:val="00192D2D"/>
    <w:rsid w:val="00194346"/>
    <w:rsid w:val="001B42C2"/>
    <w:rsid w:val="001B5CAA"/>
    <w:rsid w:val="001C599C"/>
    <w:rsid w:val="001C7A68"/>
    <w:rsid w:val="001E1467"/>
    <w:rsid w:val="0020084D"/>
    <w:rsid w:val="00212A39"/>
    <w:rsid w:val="002250EC"/>
    <w:rsid w:val="00246ED9"/>
    <w:rsid w:val="00254AE8"/>
    <w:rsid w:val="0026111A"/>
    <w:rsid w:val="00275CA3"/>
    <w:rsid w:val="002A1283"/>
    <w:rsid w:val="002B32EF"/>
    <w:rsid w:val="002C3EBA"/>
    <w:rsid w:val="002F5E53"/>
    <w:rsid w:val="00303715"/>
    <w:rsid w:val="00304F94"/>
    <w:rsid w:val="003072DF"/>
    <w:rsid w:val="0032015E"/>
    <w:rsid w:val="003273FF"/>
    <w:rsid w:val="0034363F"/>
    <w:rsid w:val="0034554C"/>
    <w:rsid w:val="00363114"/>
    <w:rsid w:val="003740DD"/>
    <w:rsid w:val="003774AF"/>
    <w:rsid w:val="00382C88"/>
    <w:rsid w:val="003A362C"/>
    <w:rsid w:val="003C409E"/>
    <w:rsid w:val="003D14A4"/>
    <w:rsid w:val="003D7E07"/>
    <w:rsid w:val="00413B5F"/>
    <w:rsid w:val="004151FE"/>
    <w:rsid w:val="00447FF3"/>
    <w:rsid w:val="00465520"/>
    <w:rsid w:val="00465859"/>
    <w:rsid w:val="004819AA"/>
    <w:rsid w:val="00486EFF"/>
    <w:rsid w:val="004968E4"/>
    <w:rsid w:val="00497AA3"/>
    <w:rsid w:val="004A2543"/>
    <w:rsid w:val="004A470C"/>
    <w:rsid w:val="004D3C83"/>
    <w:rsid w:val="004E264D"/>
    <w:rsid w:val="004F3A81"/>
    <w:rsid w:val="00506ED7"/>
    <w:rsid w:val="00521F7C"/>
    <w:rsid w:val="005252D2"/>
    <w:rsid w:val="00527C7B"/>
    <w:rsid w:val="005362B8"/>
    <w:rsid w:val="005365B1"/>
    <w:rsid w:val="00537693"/>
    <w:rsid w:val="005379C1"/>
    <w:rsid w:val="00544DB8"/>
    <w:rsid w:val="00550E31"/>
    <w:rsid w:val="005B519F"/>
    <w:rsid w:val="005C5580"/>
    <w:rsid w:val="005F576D"/>
    <w:rsid w:val="0060178B"/>
    <w:rsid w:val="0065043D"/>
    <w:rsid w:val="00651643"/>
    <w:rsid w:val="006525FD"/>
    <w:rsid w:val="00652E98"/>
    <w:rsid w:val="00653DD4"/>
    <w:rsid w:val="006636B2"/>
    <w:rsid w:val="006675B6"/>
    <w:rsid w:val="00690180"/>
    <w:rsid w:val="006A5B48"/>
    <w:rsid w:val="006B75FF"/>
    <w:rsid w:val="006C4F6E"/>
    <w:rsid w:val="006E3B75"/>
    <w:rsid w:val="007039E9"/>
    <w:rsid w:val="007054AF"/>
    <w:rsid w:val="00733D0D"/>
    <w:rsid w:val="00733F15"/>
    <w:rsid w:val="00774AD2"/>
    <w:rsid w:val="00775967"/>
    <w:rsid w:val="00783AFA"/>
    <w:rsid w:val="00787C20"/>
    <w:rsid w:val="00790399"/>
    <w:rsid w:val="007B60DB"/>
    <w:rsid w:val="007B75DA"/>
    <w:rsid w:val="007C2235"/>
    <w:rsid w:val="007C7BB5"/>
    <w:rsid w:val="007D2E7A"/>
    <w:rsid w:val="007F4CE7"/>
    <w:rsid w:val="00803766"/>
    <w:rsid w:val="008211B2"/>
    <w:rsid w:val="008465D4"/>
    <w:rsid w:val="00846D9F"/>
    <w:rsid w:val="00851051"/>
    <w:rsid w:val="008553F1"/>
    <w:rsid w:val="00880956"/>
    <w:rsid w:val="00882CB0"/>
    <w:rsid w:val="008847D2"/>
    <w:rsid w:val="008957A1"/>
    <w:rsid w:val="008B04BB"/>
    <w:rsid w:val="008C616B"/>
    <w:rsid w:val="008D78EF"/>
    <w:rsid w:val="00916C95"/>
    <w:rsid w:val="00921840"/>
    <w:rsid w:val="0092645C"/>
    <w:rsid w:val="009534EC"/>
    <w:rsid w:val="009579AF"/>
    <w:rsid w:val="009622AC"/>
    <w:rsid w:val="00971BAD"/>
    <w:rsid w:val="00977072"/>
    <w:rsid w:val="00990C17"/>
    <w:rsid w:val="009970B4"/>
    <w:rsid w:val="009A2531"/>
    <w:rsid w:val="009A4DBF"/>
    <w:rsid w:val="009A5256"/>
    <w:rsid w:val="009B05FD"/>
    <w:rsid w:val="009B7E0F"/>
    <w:rsid w:val="009C1A1D"/>
    <w:rsid w:val="009F68EA"/>
    <w:rsid w:val="00A12DCF"/>
    <w:rsid w:val="00A504FD"/>
    <w:rsid w:val="00A7595B"/>
    <w:rsid w:val="00A76D9E"/>
    <w:rsid w:val="00A95E3E"/>
    <w:rsid w:val="00AB1142"/>
    <w:rsid w:val="00AB3915"/>
    <w:rsid w:val="00AC138C"/>
    <w:rsid w:val="00AC3A9E"/>
    <w:rsid w:val="00B45A89"/>
    <w:rsid w:val="00B4746A"/>
    <w:rsid w:val="00B528E1"/>
    <w:rsid w:val="00B53C39"/>
    <w:rsid w:val="00B5620E"/>
    <w:rsid w:val="00BA21FD"/>
    <w:rsid w:val="00BC4253"/>
    <w:rsid w:val="00BD75C5"/>
    <w:rsid w:val="00BE7DD1"/>
    <w:rsid w:val="00C029EC"/>
    <w:rsid w:val="00C172B8"/>
    <w:rsid w:val="00C3067B"/>
    <w:rsid w:val="00C31B53"/>
    <w:rsid w:val="00C3336D"/>
    <w:rsid w:val="00C33AC2"/>
    <w:rsid w:val="00C93AEC"/>
    <w:rsid w:val="00CA66CB"/>
    <w:rsid w:val="00CC41B4"/>
    <w:rsid w:val="00CC5904"/>
    <w:rsid w:val="00CC5EDC"/>
    <w:rsid w:val="00D23DAB"/>
    <w:rsid w:val="00D32A4D"/>
    <w:rsid w:val="00D35A9E"/>
    <w:rsid w:val="00D653AA"/>
    <w:rsid w:val="00D76133"/>
    <w:rsid w:val="00D85C00"/>
    <w:rsid w:val="00DB304C"/>
    <w:rsid w:val="00DB4891"/>
    <w:rsid w:val="00DD248C"/>
    <w:rsid w:val="00DF6ADF"/>
    <w:rsid w:val="00E0077A"/>
    <w:rsid w:val="00E06472"/>
    <w:rsid w:val="00E22F31"/>
    <w:rsid w:val="00E2397A"/>
    <w:rsid w:val="00E44F21"/>
    <w:rsid w:val="00E55284"/>
    <w:rsid w:val="00E86286"/>
    <w:rsid w:val="00E9340E"/>
    <w:rsid w:val="00E964C3"/>
    <w:rsid w:val="00ED3C1B"/>
    <w:rsid w:val="00ED6BB5"/>
    <w:rsid w:val="00EE5A14"/>
    <w:rsid w:val="00F10A54"/>
    <w:rsid w:val="00F10D26"/>
    <w:rsid w:val="00F15EB3"/>
    <w:rsid w:val="00F15FCB"/>
    <w:rsid w:val="00F16618"/>
    <w:rsid w:val="00F31174"/>
    <w:rsid w:val="00F44D29"/>
    <w:rsid w:val="00F46EDF"/>
    <w:rsid w:val="00F56B31"/>
    <w:rsid w:val="00F616CE"/>
    <w:rsid w:val="00F73CA4"/>
    <w:rsid w:val="00F76112"/>
    <w:rsid w:val="00F81D25"/>
    <w:rsid w:val="00F92DE3"/>
    <w:rsid w:val="00F94780"/>
    <w:rsid w:val="00FA4E70"/>
    <w:rsid w:val="00FB5676"/>
    <w:rsid w:val="00FC2FBC"/>
    <w:rsid w:val="00FC3A9B"/>
    <w:rsid w:val="00FD23D4"/>
    <w:rsid w:val="00FD3D51"/>
    <w:rsid w:val="00FD64E0"/>
    <w:rsid w:val="00FE0745"/>
    <w:rsid w:val="00FF1042"/>
    <w:rsid w:val="00FF1B58"/>
    <w:rsid w:val="00FF420F"/>
    <w:rsid w:val="00FF6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9C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ListParagraph">
    <w:name w:val="List Paragraph"/>
    <w:basedOn w:val="Normal"/>
    <w:uiPriority w:val="72"/>
    <w:qFormat/>
    <w:rsid w:val="00F76112"/>
    <w:pPr>
      <w:ind w:left="720"/>
      <w:contextualSpacing/>
    </w:pPr>
  </w:style>
  <w:style w:type="paragraph" w:styleId="Revision">
    <w:name w:val="Revision"/>
    <w:hidden/>
    <w:uiPriority w:val="71"/>
    <w:rsid w:val="008957A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59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79502-1295-4E70-B5FB-9F0E1F94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2023-01-20T18:52:00Z</dcterms:created>
  <dcterms:modified xsi:type="dcterms:W3CDTF">2023-01-20T18:52:00Z</dcterms:modified>
</cp:coreProperties>
</file>